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A9EF" w14:textId="77777777" w:rsidR="00BD2AC5" w:rsidRPr="00574B39" w:rsidRDefault="00BD2AC5" w:rsidP="00E12996">
      <w:pPr>
        <w:jc w:val="center"/>
        <w:rPr>
          <w:rFonts w:ascii="Arial" w:hAnsi="Arial" w:cs="Arial"/>
          <w:b/>
          <w:noProof/>
          <w:color w:val="1F497D"/>
          <w:lang w:val="en-US"/>
        </w:rPr>
      </w:pPr>
    </w:p>
    <w:p w14:paraId="6C68F164" w14:textId="77777777" w:rsidR="00BD2AC5" w:rsidRPr="00821362" w:rsidRDefault="00D574B2" w:rsidP="00E577A7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</w:rPr>
        <w:pict w14:anchorId="08C2BFC3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1" fillcolor="#0070c0" strokecolor="#4f81bd" strokeweight=".5pt">
            <v:textbox>
              <w:txbxContent>
                <w:p w14:paraId="287652D1" w14:textId="77777777" w:rsidR="00A66FCB" w:rsidRPr="005D2ABB" w:rsidRDefault="00A66FCB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Конспект фасилитатора</w:t>
                  </w:r>
                </w:p>
              </w:txbxContent>
            </v:textbox>
          </v:shape>
        </w:pict>
      </w:r>
    </w:p>
    <w:p w14:paraId="110172AE" w14:textId="77777777" w:rsidR="00BD2AC5" w:rsidRPr="00821362" w:rsidRDefault="00BD2AC5" w:rsidP="001D747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056"/>
        <w:tblW w:w="5068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8645"/>
      </w:tblGrid>
      <w:tr w:rsidR="00BD2AC5" w:rsidRPr="00821362" w14:paraId="5C0C2DB6" w14:textId="77777777" w:rsidTr="00C63DF5">
        <w:trPr>
          <w:trHeight w:val="619"/>
        </w:trPr>
        <w:tc>
          <w:tcPr>
            <w:tcW w:w="1129" w:type="pct"/>
          </w:tcPr>
          <w:p w14:paraId="7F993FAB" w14:textId="77777777" w:rsidR="00BD2AC5" w:rsidRPr="00821362" w:rsidRDefault="00CA5B5E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Модуль/тема</w:t>
            </w:r>
          </w:p>
          <w:p w14:paraId="352C87BF" w14:textId="77777777" w:rsidR="00BD2AC5" w:rsidRPr="00821362" w:rsidRDefault="00D574B2" w:rsidP="008561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324342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6pt;height:23.2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7" o:title="" cropbottom="-1092f"/>
                  <o:lock v:ext="edit" aspectratio="f"/>
                </v:shape>
              </w:pict>
            </w:r>
          </w:p>
          <w:p w14:paraId="08607159" w14:textId="77777777" w:rsidR="00BD2AC5" w:rsidRPr="00821362" w:rsidRDefault="00BD2AC5" w:rsidP="008561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71" w:type="pct"/>
          </w:tcPr>
          <w:p w14:paraId="3131AE03" w14:textId="77777777" w:rsidR="00D02051" w:rsidRPr="00A66FCB" w:rsidRDefault="00D02051" w:rsidP="00BC3727">
            <w:pPr>
              <w:spacing w:line="260" w:lineRule="exact"/>
              <w:ind w:right="22"/>
              <w:rPr>
                <w:rFonts w:ascii="Arial" w:hAnsi="Arial"/>
                <w:b/>
                <w:color w:val="1F497D"/>
              </w:rPr>
            </w:pPr>
          </w:p>
          <w:p w14:paraId="76E91754" w14:textId="59ED8254" w:rsidR="00BD2AC5" w:rsidRPr="00A66FCB" w:rsidRDefault="00BD2AC5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</w:rPr>
            </w:pPr>
            <w:r w:rsidRPr="00A66FCB">
              <w:rPr>
                <w:rFonts w:ascii="Arial" w:hAnsi="Arial"/>
                <w:b/>
                <w:color w:val="1F497D"/>
              </w:rPr>
              <w:t>Модуль 6</w:t>
            </w:r>
            <w:r w:rsidR="006F0FD7" w:rsidRPr="00A66FCB">
              <w:rPr>
                <w:rFonts w:ascii="Arial" w:hAnsi="Arial"/>
                <w:b/>
                <w:color w:val="1F497D"/>
              </w:rPr>
              <w:t>:</w:t>
            </w:r>
            <w:r w:rsidRPr="00A66FCB">
              <w:rPr>
                <w:rFonts w:ascii="Arial" w:hAnsi="Arial"/>
                <w:b/>
                <w:color w:val="1F497D"/>
              </w:rPr>
              <w:t xml:space="preserve"> Национальн</w:t>
            </w:r>
            <w:r w:rsidR="00574B39" w:rsidRPr="00A66FCB">
              <w:rPr>
                <w:rFonts w:ascii="Arial" w:hAnsi="Arial"/>
                <w:b/>
                <w:color w:val="1F497D"/>
              </w:rPr>
              <w:t>ые</w:t>
            </w:r>
            <w:r w:rsidRPr="00A66FCB">
              <w:rPr>
                <w:rFonts w:ascii="Arial" w:hAnsi="Arial"/>
                <w:b/>
                <w:color w:val="1F497D"/>
              </w:rPr>
              <w:t xml:space="preserve"> </w:t>
            </w:r>
            <w:r w:rsidR="00574B39" w:rsidRPr="00A66FCB">
              <w:rPr>
                <w:rFonts w:ascii="Arial" w:hAnsi="Arial"/>
                <w:b/>
                <w:color w:val="1F497D"/>
              </w:rPr>
              <w:t>структуры</w:t>
            </w:r>
            <w:r w:rsidRPr="00A66FCB">
              <w:rPr>
                <w:rFonts w:ascii="Arial" w:hAnsi="Arial"/>
                <w:b/>
                <w:color w:val="1F497D"/>
              </w:rPr>
              <w:t xml:space="preserve"> осуществления и мониторинга</w:t>
            </w:r>
          </w:p>
          <w:p w14:paraId="6730F3F7" w14:textId="77777777" w:rsidR="00BD2AC5" w:rsidRPr="00A66FCB" w:rsidRDefault="00BD2AC5" w:rsidP="00BC3727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</w:tc>
      </w:tr>
      <w:tr w:rsidR="00BD2AC5" w:rsidRPr="00821362" w14:paraId="0676CD5A" w14:textId="77777777" w:rsidTr="00C63DF5">
        <w:trPr>
          <w:trHeight w:val="1300"/>
        </w:trPr>
        <w:tc>
          <w:tcPr>
            <w:tcW w:w="1129" w:type="pct"/>
          </w:tcPr>
          <w:p w14:paraId="5A4276EF" w14:textId="77777777" w:rsidR="00BD2AC5" w:rsidRPr="00821362" w:rsidRDefault="00CA5B5E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Порядок ведения занятия</w:t>
            </w:r>
          </w:p>
          <w:p w14:paraId="42D9842B" w14:textId="77777777" w:rsidR="00BD2AC5" w:rsidRPr="00821362" w:rsidRDefault="00BD2AC5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191" w:dyaOrig="5399" w14:anchorId="595569F9">
                <v:shape id="_x0000_i1026" type="#_x0000_t75" style="width:1in;height:53.25pt" o:ole="">
                  <v:imagedata r:id="rId8" o:title=""/>
                </v:shape>
                <o:OLEObject Type="Embed" ProgID="PowerPoint.Slide.12" ShapeID="_x0000_i1026" DrawAspect="Content" ObjectID="_1505134114" r:id="rId9"/>
              </w:object>
            </w:r>
          </w:p>
        </w:tc>
        <w:tc>
          <w:tcPr>
            <w:tcW w:w="3871" w:type="pct"/>
          </w:tcPr>
          <w:p w14:paraId="67C0E607" w14:textId="77777777" w:rsidR="00146044" w:rsidRPr="00146044" w:rsidRDefault="00146044" w:rsidP="00146044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2DB03B31" w14:textId="77777777" w:rsidR="00BD2AC5" w:rsidRPr="00A66FCB" w:rsidRDefault="00BD2AC5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 xml:space="preserve">Презентация </w:t>
            </w:r>
          </w:p>
          <w:p w14:paraId="5CDB8AE9" w14:textId="77777777" w:rsidR="00BD2AC5" w:rsidRPr="00A66FCB" w:rsidRDefault="00D133BF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>Вопросы и ответы</w:t>
            </w:r>
          </w:p>
          <w:p w14:paraId="6D6CEAC1" w14:textId="77777777" w:rsidR="00D133BF" w:rsidRPr="00A66FCB" w:rsidRDefault="00D133BF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>Групповое задание</w:t>
            </w:r>
          </w:p>
        </w:tc>
      </w:tr>
      <w:tr w:rsidR="00BD2AC5" w:rsidRPr="00821362" w14:paraId="70CD8F0B" w14:textId="77777777" w:rsidTr="00C63DF5">
        <w:trPr>
          <w:trHeight w:val="367"/>
        </w:trPr>
        <w:tc>
          <w:tcPr>
            <w:tcW w:w="1129" w:type="pct"/>
          </w:tcPr>
          <w:p w14:paraId="16B0A414" w14:textId="77777777" w:rsidR="00BD2AC5" w:rsidRPr="00821362" w:rsidRDefault="00CA5B5E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Общая продолжительность</w:t>
            </w:r>
          </w:p>
          <w:p w14:paraId="5C8EBBDB" w14:textId="41D6B866" w:rsidR="00BD2AC5" w:rsidRPr="00C63DF5" w:rsidRDefault="00D574B2" w:rsidP="00C63D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3CCF4D89">
                <v:shape id="Object 3" o:spid="_x0000_i1027" type="#_x0000_t75" style="width:45pt;height:33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0" o:title="" cropbottom="-546f" cropright="-73f"/>
                  <o:lock v:ext="edit" aspectratio="f"/>
                </v:shape>
              </w:pict>
            </w:r>
          </w:p>
        </w:tc>
        <w:tc>
          <w:tcPr>
            <w:tcW w:w="3871" w:type="pct"/>
          </w:tcPr>
          <w:p w14:paraId="1ABF8ED1" w14:textId="77777777" w:rsidR="00C63DF5" w:rsidRDefault="00C63DF5" w:rsidP="00BC3727">
            <w:pPr>
              <w:rPr>
                <w:rFonts w:ascii="Arial" w:hAnsi="Arial"/>
              </w:rPr>
            </w:pPr>
          </w:p>
          <w:p w14:paraId="6AC99BAB" w14:textId="675DF652" w:rsidR="00BD2AC5" w:rsidRPr="00BB0114" w:rsidRDefault="00C63DF5" w:rsidP="00BC372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около 90 минут:</w:t>
            </w:r>
          </w:p>
          <w:p w14:paraId="5365EA87" w14:textId="3B5A368A" w:rsidR="00BD2AC5" w:rsidRPr="00A66FCB" w:rsidRDefault="00A66FCB" w:rsidP="00753AA4">
            <w:p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>45 минут:</w:t>
            </w:r>
            <w:r w:rsidR="00BD2AC5" w:rsidRPr="00A66FCB">
              <w:rPr>
                <w:rFonts w:ascii="Arial" w:hAnsi="Arial"/>
              </w:rPr>
              <w:t xml:space="preserve"> презентация и обсуждение</w:t>
            </w:r>
          </w:p>
          <w:p w14:paraId="07E31D2E" w14:textId="6E9B0D70" w:rsidR="00BD2AC5" w:rsidRPr="00A66FCB" w:rsidRDefault="00A66FCB" w:rsidP="00753AA4">
            <w:p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>30-45 минут:</w:t>
            </w:r>
            <w:r w:rsidR="00BD2AC5" w:rsidRPr="00A66FCB">
              <w:rPr>
                <w:rFonts w:ascii="Arial" w:hAnsi="Arial"/>
              </w:rPr>
              <w:t xml:space="preserve"> групповое задание</w:t>
            </w:r>
          </w:p>
          <w:p w14:paraId="5ABF1D22" w14:textId="77777777" w:rsidR="00BD2AC5" w:rsidRPr="00A66FCB" w:rsidRDefault="00BD2AC5" w:rsidP="00BC3727">
            <w:pPr>
              <w:rPr>
                <w:rFonts w:ascii="Arial" w:hAnsi="Arial" w:cs="Arial"/>
                <w:bCs/>
              </w:rPr>
            </w:pPr>
          </w:p>
        </w:tc>
      </w:tr>
      <w:tr w:rsidR="00BD2AC5" w:rsidRPr="00821362" w14:paraId="1F8CA055" w14:textId="77777777" w:rsidTr="00C63DF5">
        <w:tc>
          <w:tcPr>
            <w:tcW w:w="1129" w:type="pct"/>
          </w:tcPr>
          <w:p w14:paraId="18F59634" w14:textId="77777777" w:rsidR="00BD2AC5" w:rsidRPr="00821362" w:rsidRDefault="00CA5B5E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Учебные материалы </w:t>
            </w:r>
          </w:p>
          <w:p w14:paraId="20901073" w14:textId="77777777" w:rsidR="00BD2AC5" w:rsidRPr="00821362" w:rsidRDefault="00D574B2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77DE5B48">
                <v:shape id="_x0000_i1028" type="#_x0000_t75" style="width:46.5pt;height:27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1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</w:rPr>
              <w:pict w14:anchorId="2860C32E">
                <v:shape id="Object 1" o:spid="_x0000_i1029" type="#_x0000_t75" style="width:33.75pt;height:27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2" o:title="" cropbottom="-551f" cropright="-369f"/>
                  <o:lock v:ext="edit" aspectratio="f"/>
                </v:shape>
              </w:pict>
            </w:r>
          </w:p>
        </w:tc>
        <w:tc>
          <w:tcPr>
            <w:tcW w:w="3871" w:type="pct"/>
          </w:tcPr>
          <w:p w14:paraId="51D3D129" w14:textId="07ADB72C" w:rsidR="00BD2AC5" w:rsidRPr="00A66FCB" w:rsidRDefault="00BC15A6" w:rsidP="00F22545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</w:rPr>
            </w:pPr>
            <w:r w:rsidRPr="00A66FCB">
              <w:rPr>
                <w:rFonts w:ascii="Arial" w:hAnsi="Arial"/>
              </w:rPr>
              <w:t>Компьютерная слайд-презентация "Национальн</w:t>
            </w:r>
            <w:r w:rsidR="00574B39" w:rsidRPr="00A66FCB">
              <w:rPr>
                <w:rFonts w:ascii="Arial" w:hAnsi="Arial"/>
              </w:rPr>
              <w:t>ые</w:t>
            </w:r>
            <w:r w:rsidRPr="00A66FCB">
              <w:rPr>
                <w:rFonts w:ascii="Arial" w:hAnsi="Arial"/>
              </w:rPr>
              <w:t xml:space="preserve"> </w:t>
            </w:r>
            <w:r w:rsidR="00574B39" w:rsidRPr="00A66FCB">
              <w:rPr>
                <w:rFonts w:ascii="Arial" w:hAnsi="Arial"/>
              </w:rPr>
              <w:t>структуры</w:t>
            </w:r>
            <w:r w:rsidRPr="00A66FCB">
              <w:rPr>
                <w:rFonts w:ascii="Arial" w:hAnsi="Arial"/>
              </w:rPr>
              <w:t xml:space="preserve"> осуществления и мониторинга"</w:t>
            </w:r>
          </w:p>
          <w:p w14:paraId="460BF360" w14:textId="77777777" w:rsidR="00BD2AC5" w:rsidRPr="00A66FCB" w:rsidRDefault="00BD2AC5" w:rsidP="00F22545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</w:rPr>
            </w:pPr>
            <w:r w:rsidRPr="00A66FCB">
              <w:rPr>
                <w:rFonts w:ascii="Arial" w:hAnsi="Arial"/>
              </w:rPr>
              <w:t>Конспект фасилитатора (данный документ)</w:t>
            </w:r>
          </w:p>
          <w:p w14:paraId="53848FC7" w14:textId="72E5312E" w:rsidR="00BD2AC5" w:rsidRPr="00A66FCB" w:rsidRDefault="00BD2AC5" w:rsidP="00F66EE2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</w:rPr>
            </w:pPr>
            <w:r w:rsidRPr="00A66FCB">
              <w:rPr>
                <w:rFonts w:ascii="Arial" w:hAnsi="Arial"/>
              </w:rPr>
              <w:t>Ин</w:t>
            </w:r>
            <w:r w:rsidR="00574B39" w:rsidRPr="00A66FCB">
              <w:rPr>
                <w:rFonts w:ascii="Arial" w:hAnsi="Arial"/>
              </w:rPr>
              <w:t xml:space="preserve">струкции </w:t>
            </w:r>
            <w:r w:rsidR="00F66EE2">
              <w:rPr>
                <w:rFonts w:ascii="Arial" w:hAnsi="Arial"/>
              </w:rPr>
              <w:t>к групповому</w:t>
            </w:r>
            <w:r w:rsidR="00574B39" w:rsidRPr="00A66FCB">
              <w:rPr>
                <w:rFonts w:ascii="Arial" w:hAnsi="Arial"/>
              </w:rPr>
              <w:t xml:space="preserve"> задани</w:t>
            </w:r>
            <w:r w:rsidR="00F66EE2">
              <w:rPr>
                <w:rFonts w:ascii="Arial" w:hAnsi="Arial"/>
              </w:rPr>
              <w:t>ю</w:t>
            </w:r>
          </w:p>
        </w:tc>
      </w:tr>
      <w:tr w:rsidR="00BD2AC5" w:rsidRPr="00821362" w14:paraId="10305F56" w14:textId="77777777" w:rsidTr="00C63DF5">
        <w:tc>
          <w:tcPr>
            <w:tcW w:w="1129" w:type="pct"/>
          </w:tcPr>
          <w:p w14:paraId="70EFAAF4" w14:textId="77777777" w:rsidR="00BD2AC5" w:rsidRPr="00821362" w:rsidRDefault="00CA5B5E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Справочные материалы для фасилитатора</w:t>
            </w:r>
          </w:p>
          <w:p w14:paraId="357E36D2" w14:textId="77777777" w:rsidR="00BD2AC5" w:rsidRPr="00821362" w:rsidRDefault="00D574B2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232C9674">
                <v:shape id="Object 6" o:spid="_x0000_i1030" type="#_x0000_t75" style="width:71.25pt;height:45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3" o:title="" cropbottom="-144f" cropleft="-2275f"/>
                  <o:lock v:ext="edit" aspectratio="f"/>
                </v:shape>
              </w:pict>
            </w:r>
          </w:p>
          <w:p w14:paraId="4609EA95" w14:textId="77777777" w:rsidR="00BD2AC5" w:rsidRPr="00821362" w:rsidRDefault="00BD2AC5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71" w:type="pct"/>
          </w:tcPr>
          <w:p w14:paraId="05793D3C" w14:textId="77777777" w:rsidR="00BD2AC5" w:rsidRPr="00A66FCB" w:rsidRDefault="008E5222" w:rsidP="00F22545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 xml:space="preserve">Источники: см. последний слайд </w:t>
            </w:r>
          </w:p>
          <w:p w14:paraId="172ED7E1" w14:textId="77777777" w:rsidR="00BD2AC5" w:rsidRPr="00BB0114" w:rsidRDefault="00017EEB" w:rsidP="00F22545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BB0114">
              <w:rPr>
                <w:rFonts w:ascii="Arial" w:hAnsi="Arial"/>
                <w:i/>
                <w:lang w:val="en-GB"/>
              </w:rPr>
              <w:t>Human Rights Training: A Manual on Human Rights Training Methodology</w:t>
            </w:r>
            <w:r w:rsidRPr="00BB0114">
              <w:rPr>
                <w:rFonts w:ascii="Arial" w:hAnsi="Arial"/>
                <w:lang w:val="en-GB"/>
              </w:rPr>
              <w:t>, Professional Training Series No. 6</w:t>
            </w:r>
          </w:p>
          <w:p w14:paraId="7B1C853D" w14:textId="23290515" w:rsidR="00BD2AC5" w:rsidRPr="00A66FCB" w:rsidRDefault="007C0BA7" w:rsidP="004A1E3B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Информация п</w:t>
            </w:r>
            <w:r w:rsidR="00BD2AC5" w:rsidRPr="00A66FCB">
              <w:rPr>
                <w:rFonts w:ascii="Arial" w:hAnsi="Arial"/>
              </w:rPr>
              <w:t>о методикам обучени</w:t>
            </w:r>
            <w:r w:rsidR="00D02051" w:rsidRPr="00A66FCB">
              <w:rPr>
                <w:rFonts w:ascii="Arial" w:hAnsi="Arial"/>
              </w:rPr>
              <w:t>я, в том числе по составлению "л</w:t>
            </w:r>
            <w:r w:rsidR="00BD2AC5" w:rsidRPr="00A66FCB">
              <w:rPr>
                <w:rFonts w:ascii="Arial" w:hAnsi="Arial"/>
              </w:rPr>
              <w:t xml:space="preserve">едоколов", </w:t>
            </w:r>
            <w:r w:rsidR="006B66BB">
              <w:rPr>
                <w:rFonts w:ascii="Arial" w:hAnsi="Arial"/>
              </w:rPr>
              <w:t xml:space="preserve">- </w:t>
            </w:r>
            <w:r w:rsidR="00BD2AC5" w:rsidRPr="00A66FCB">
              <w:rPr>
                <w:rFonts w:ascii="Arial" w:hAnsi="Arial"/>
              </w:rPr>
              <w:t>см. материалы Секции по вопросам методологии, образования и профессиональной подготовки УВКПЧ.</w:t>
            </w:r>
          </w:p>
        </w:tc>
      </w:tr>
      <w:tr w:rsidR="00BD2AC5" w:rsidRPr="00821362" w14:paraId="23CCA3D3" w14:textId="77777777" w:rsidTr="00C63DF5">
        <w:tc>
          <w:tcPr>
            <w:tcW w:w="1129" w:type="pct"/>
          </w:tcPr>
          <w:p w14:paraId="2AC6288E" w14:textId="77777777" w:rsidR="00BD2AC5" w:rsidRPr="00821362" w:rsidRDefault="00CA5B5E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Раздаточные материалы для участников</w:t>
            </w:r>
          </w:p>
          <w:p w14:paraId="0F0E9FEA" w14:textId="77777777" w:rsidR="00BD2AC5" w:rsidRPr="00821362" w:rsidRDefault="00D574B2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</w:rPr>
              <w:pict w14:anchorId="00949259">
                <v:shape id="Object 12" o:spid="_x0000_i1031" type="#_x0000_t75" style="width:64.5pt;height:40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4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3871" w:type="pct"/>
          </w:tcPr>
          <w:p w14:paraId="32F6DC17" w14:textId="77777777" w:rsidR="00D02051" w:rsidRPr="00A66FCB" w:rsidRDefault="00D02051" w:rsidP="00D02051">
            <w:pPr>
              <w:pStyle w:val="ListParagraph"/>
              <w:ind w:left="394"/>
              <w:rPr>
                <w:rFonts w:ascii="Arial" w:hAnsi="Arial" w:cs="Arial"/>
                <w:bCs/>
              </w:rPr>
            </w:pPr>
          </w:p>
          <w:p w14:paraId="3F197CB2" w14:textId="77777777" w:rsidR="00BD2AC5" w:rsidRPr="00A66FCB" w:rsidRDefault="004A1E3B" w:rsidP="00044C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>Компьютерная слайд-презентация (распечатка по 4 слайда на страницу)</w:t>
            </w:r>
          </w:p>
          <w:p w14:paraId="4FD18457" w14:textId="77777777" w:rsidR="00BD2AC5" w:rsidRPr="00A66FCB" w:rsidRDefault="00BD2AC5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>Конвенция о правах инвалидов</w:t>
            </w:r>
          </w:p>
          <w:p w14:paraId="33CEE8FB" w14:textId="5F0633E4" w:rsidR="00BD2AC5" w:rsidRPr="00A66FCB" w:rsidRDefault="00BD2AC5" w:rsidP="00F66EE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A66FCB">
              <w:rPr>
                <w:rStyle w:val="normal--char"/>
                <w:rFonts w:ascii="Arial" w:hAnsi="Arial"/>
              </w:rPr>
              <w:t xml:space="preserve">Инструкции </w:t>
            </w:r>
            <w:r w:rsidR="00F66EE2">
              <w:rPr>
                <w:rStyle w:val="normal--char"/>
                <w:rFonts w:ascii="Arial" w:hAnsi="Arial"/>
              </w:rPr>
              <w:t>к</w:t>
            </w:r>
            <w:r w:rsidRPr="00A66FCB">
              <w:rPr>
                <w:rStyle w:val="normal--char"/>
                <w:rFonts w:ascii="Arial" w:hAnsi="Arial"/>
              </w:rPr>
              <w:t xml:space="preserve"> заданию</w:t>
            </w:r>
          </w:p>
        </w:tc>
      </w:tr>
      <w:tr w:rsidR="00BD2AC5" w:rsidRPr="00BB0114" w14:paraId="5B24A466" w14:textId="77777777" w:rsidTr="00C63DF5">
        <w:tc>
          <w:tcPr>
            <w:tcW w:w="1129" w:type="pct"/>
          </w:tcPr>
          <w:p w14:paraId="7CB5A9CB" w14:textId="77777777" w:rsidR="00BD2AC5" w:rsidRPr="00821362" w:rsidRDefault="00CA5B5E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Материалы для чтения участникам </w:t>
            </w:r>
          </w:p>
          <w:p w14:paraId="603FD046" w14:textId="77777777" w:rsidR="00BD2AC5" w:rsidRPr="00821362" w:rsidRDefault="00CA5B5E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object w:dxaOrig="6373" w:dyaOrig="4783" w14:anchorId="5EBF0844">
                <v:shape id="_x0000_i1032" type="#_x0000_t75" style="width:76.5pt;height:54.75pt" o:ole="">
                  <v:imagedata r:id="rId15" o:title=""/>
                </v:shape>
                <o:OLEObject Type="Embed" ProgID="PowerPoint.Slide.12" ShapeID="_x0000_i1032" DrawAspect="Content" ObjectID="_1505134115" r:id="rId16"/>
              </w:object>
            </w:r>
          </w:p>
        </w:tc>
        <w:tc>
          <w:tcPr>
            <w:tcW w:w="3871" w:type="pct"/>
          </w:tcPr>
          <w:p w14:paraId="0B25ED44" w14:textId="77777777" w:rsidR="00BD2AC5" w:rsidRPr="00A66FCB" w:rsidRDefault="00BD2AC5" w:rsidP="00044C6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>Конвенция о правах инвалидов</w:t>
            </w:r>
          </w:p>
          <w:p w14:paraId="490C0964" w14:textId="77777777" w:rsidR="00BD2AC5" w:rsidRPr="00BB0114" w:rsidRDefault="00017EEB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lang w:val="en-GB"/>
              </w:rPr>
            </w:pPr>
            <w:r w:rsidRPr="00BB0114">
              <w:rPr>
                <w:rFonts w:ascii="Arial" w:hAnsi="Arial"/>
                <w:i/>
                <w:lang w:val="en-GB"/>
              </w:rPr>
              <w:t>From Exclusion to Equality: Realizing the Rights of Persons with Disabilities—Handbook for Parliamentarians on the Convention on the Rights of Persons with Disabilities and its Optional Protocol</w:t>
            </w:r>
            <w:r w:rsidRPr="00BB0114">
              <w:rPr>
                <w:rFonts w:ascii="Arial" w:hAnsi="Arial"/>
                <w:lang w:val="en-GB"/>
              </w:rPr>
              <w:t xml:space="preserve"> (HR/PUB/07/6) </w:t>
            </w:r>
          </w:p>
          <w:p w14:paraId="6DD12A4D" w14:textId="77777777" w:rsidR="00C91432" w:rsidRPr="00A66FCB" w:rsidRDefault="00017EEB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A66FCB">
              <w:rPr>
                <w:rFonts w:ascii="Arial" w:hAnsi="Arial"/>
              </w:rPr>
              <w:t xml:space="preserve">A/HRC/10/48 </w:t>
            </w:r>
          </w:p>
          <w:p w14:paraId="0FB62E8E" w14:textId="1CAEE1B4" w:rsidR="00BD2AC5" w:rsidRPr="00BB0114" w:rsidRDefault="00C91432" w:rsidP="00A66FC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lang w:val="en-GB"/>
              </w:rPr>
            </w:pPr>
            <w:r w:rsidRPr="00BB0114">
              <w:rPr>
                <w:rFonts w:ascii="Arial" w:hAnsi="Arial"/>
                <w:lang w:val="en-GB"/>
              </w:rPr>
              <w:t>OHCHR, “Study on the implementation of article 33 in Europe” (</w:t>
            </w:r>
            <w:r w:rsidRPr="00A66FCB">
              <w:rPr>
                <w:rFonts w:ascii="Arial" w:hAnsi="Arial"/>
              </w:rPr>
              <w:t>готовится</w:t>
            </w:r>
            <w:r w:rsidRPr="00BB0114">
              <w:rPr>
                <w:rFonts w:ascii="Arial" w:hAnsi="Arial"/>
                <w:lang w:val="en-GB"/>
              </w:rPr>
              <w:t xml:space="preserve"> </w:t>
            </w:r>
            <w:r w:rsidRPr="00A66FCB">
              <w:rPr>
                <w:rFonts w:ascii="Arial" w:hAnsi="Arial"/>
              </w:rPr>
              <w:t>к</w:t>
            </w:r>
            <w:r w:rsidRPr="00BB0114">
              <w:rPr>
                <w:rFonts w:ascii="Arial" w:hAnsi="Arial"/>
                <w:lang w:val="en-GB"/>
              </w:rPr>
              <w:t xml:space="preserve"> </w:t>
            </w:r>
            <w:r w:rsidRPr="00A66FCB">
              <w:rPr>
                <w:rFonts w:ascii="Arial" w:hAnsi="Arial"/>
              </w:rPr>
              <w:t>выпуску</w:t>
            </w:r>
            <w:r w:rsidRPr="00BB0114">
              <w:rPr>
                <w:rFonts w:ascii="Arial" w:hAnsi="Arial"/>
                <w:lang w:val="en-GB"/>
              </w:rPr>
              <w:t>)</w:t>
            </w:r>
          </w:p>
        </w:tc>
      </w:tr>
    </w:tbl>
    <w:p w14:paraId="27C3BA58" w14:textId="77777777" w:rsidR="00BD2AC5" w:rsidRPr="00BB0114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14:paraId="1AD07AEB" w14:textId="77777777" w:rsidR="00BD2AC5" w:rsidRPr="00BB0114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14:paraId="4B083EA5" w14:textId="77777777" w:rsidR="00BD2AC5" w:rsidRPr="00BB0114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14:paraId="16581F67" w14:textId="77777777" w:rsidR="00BD2AC5" w:rsidRPr="00BB0114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14:paraId="4DB975A1" w14:textId="77777777" w:rsidR="00BD2AC5" w:rsidRPr="00BB0114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14:paraId="5EE278B4" w14:textId="77777777" w:rsidR="00BD2AC5" w:rsidRPr="00BB0114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14:paraId="313D7BB7" w14:textId="77777777" w:rsidR="00BD2AC5" w:rsidRPr="00BB0114" w:rsidRDefault="00BD2AC5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14:paraId="1EBFEBA8" w14:textId="77777777" w:rsidR="00B3116C" w:rsidRPr="00BB0114" w:rsidRDefault="00B3116C" w:rsidP="004C4F86">
      <w:pPr>
        <w:rPr>
          <w:rFonts w:ascii="Arial" w:hAnsi="Arial" w:cs="Arial"/>
          <w:b/>
          <w:bCs/>
          <w:color w:val="1F497D"/>
          <w:u w:val="single"/>
          <w:lang w:val="en-GB"/>
        </w:rPr>
      </w:pPr>
      <w:r w:rsidRPr="00BB0114">
        <w:rPr>
          <w:lang w:val="en-GB"/>
        </w:rPr>
        <w:br w:type="page"/>
      </w:r>
    </w:p>
    <w:p w14:paraId="43C04D25" w14:textId="77777777" w:rsidR="00BD2AC5" w:rsidRPr="00821362" w:rsidRDefault="00BD2AC5" w:rsidP="004C4F86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Задачи модуля (приобретение навыков, знаний, убеждений)</w:t>
      </w:r>
    </w:p>
    <w:p w14:paraId="435C585C" w14:textId="77777777" w:rsidR="00BD2AC5" w:rsidRPr="00821362" w:rsidRDefault="00BD2AC5" w:rsidP="004C4F86">
      <w:pPr>
        <w:rPr>
          <w:rFonts w:ascii="Arial" w:hAnsi="Arial" w:cs="Arial"/>
        </w:rPr>
      </w:pPr>
    </w:p>
    <w:p w14:paraId="48B6AC0B" w14:textId="77777777" w:rsidR="00BD2AC5" w:rsidRPr="00821362" w:rsidRDefault="00BD2AC5" w:rsidP="004C4F86">
      <w:pPr>
        <w:rPr>
          <w:rFonts w:ascii="Arial" w:hAnsi="Arial" w:cs="Arial"/>
        </w:rPr>
      </w:pPr>
      <w:r>
        <w:rPr>
          <w:rFonts w:ascii="Arial" w:hAnsi="Arial"/>
        </w:rPr>
        <w:t>По окончании изучения материалов модуля 6 участники смогут:</w:t>
      </w:r>
    </w:p>
    <w:p w14:paraId="22F30E0B" w14:textId="77777777" w:rsidR="00BD2AC5" w:rsidRPr="00821362" w:rsidRDefault="00BD2AC5" w:rsidP="004C4F86">
      <w:pPr>
        <w:rPr>
          <w:rFonts w:ascii="Arial" w:hAnsi="Arial" w:cs="Arial"/>
        </w:rPr>
      </w:pPr>
    </w:p>
    <w:p w14:paraId="616E92FC" w14:textId="656CFE0A" w:rsidR="00D01362" w:rsidRPr="00821362" w:rsidRDefault="00B60A16" w:rsidP="004C4F86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/>
        </w:rPr>
        <w:t>Перечислить основных субъектов-исполнителей с функциями по осуществлению и мониторингу Конвенции</w:t>
      </w:r>
      <w:r w:rsidR="00C63DF5">
        <w:rPr>
          <w:rFonts w:ascii="Arial" w:hAnsi="Arial"/>
        </w:rPr>
        <w:t>.</w:t>
      </w:r>
    </w:p>
    <w:p w14:paraId="6A09C953" w14:textId="215AAF6F" w:rsidR="00D01362" w:rsidRPr="00821362" w:rsidRDefault="00E908C7" w:rsidP="004C4F86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/>
        </w:rPr>
        <w:t>Назвать основные функции исполнителей процессов осуществления и мониторинга</w:t>
      </w:r>
      <w:r w:rsidR="00C63DF5">
        <w:rPr>
          <w:rFonts w:ascii="Arial" w:hAnsi="Arial"/>
        </w:rPr>
        <w:t>.</w:t>
      </w:r>
    </w:p>
    <w:p w14:paraId="147D780E" w14:textId="77777777" w:rsidR="00BD2AC5" w:rsidRPr="00821362" w:rsidRDefault="00BD2AC5" w:rsidP="004C4F86">
      <w:pPr>
        <w:rPr>
          <w:rFonts w:ascii="Arial" w:hAnsi="Arial" w:cs="Arial"/>
        </w:rPr>
      </w:pPr>
    </w:p>
    <w:p w14:paraId="2C737114" w14:textId="77777777" w:rsidR="00C91432" w:rsidRPr="00821362" w:rsidRDefault="00C91432" w:rsidP="004C4F86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Общие рекомендации</w:t>
      </w:r>
    </w:p>
    <w:p w14:paraId="63C5C463" w14:textId="77777777" w:rsidR="00C91432" w:rsidRPr="00821362" w:rsidRDefault="00C91432" w:rsidP="004C4F86">
      <w:pPr>
        <w:rPr>
          <w:rFonts w:ascii="Arial" w:hAnsi="Arial" w:cs="Arial"/>
        </w:rPr>
      </w:pPr>
    </w:p>
    <w:p w14:paraId="350BE5AE" w14:textId="77777777" w:rsidR="00BD2AC5" w:rsidRPr="00821362" w:rsidRDefault="00BD2AC5" w:rsidP="004C4F86">
      <w:pPr>
        <w:rPr>
          <w:rFonts w:ascii="Arial" w:hAnsi="Arial" w:cs="Arial"/>
        </w:rPr>
      </w:pPr>
      <w:r>
        <w:rPr>
          <w:rFonts w:ascii="Arial" w:hAnsi="Arial"/>
        </w:rPr>
        <w:t>При подготовке и по ходу занятия фасилитатору, возможно, придется:</w:t>
      </w:r>
    </w:p>
    <w:p w14:paraId="24770447" w14:textId="77777777" w:rsidR="00BD2AC5" w:rsidRPr="00821362" w:rsidRDefault="00BD2AC5" w:rsidP="004C4F86">
      <w:pPr>
        <w:rPr>
          <w:rFonts w:ascii="Arial" w:hAnsi="Arial" w:cs="Arial"/>
        </w:rPr>
      </w:pPr>
    </w:p>
    <w:p w14:paraId="04EBD6E3" w14:textId="6D5D0661" w:rsidR="00BD2AC5" w:rsidRPr="00821362" w:rsidRDefault="00BD2AC5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</w:rPr>
      </w:pPr>
      <w:r>
        <w:rPr>
          <w:rFonts w:ascii="Arial" w:hAnsi="Arial"/>
        </w:rPr>
        <w:t>подготовить примеры и/или организовывать мозговые атаки на тему об историях успеха и проблемах национальных механизмов осуществления и мониторинга (</w:t>
      </w:r>
      <w:ins w:id="0" w:author="Janina Arsenjeva" w:date="2015-09-30T15:59:00Z">
        <w:r w:rsidR="00BB0114">
          <w:rPr>
            <w:rFonts w:ascii="Arial" w:hAnsi="Arial"/>
          </w:rPr>
          <w:t>курирующей инстанции, координационных</w:t>
        </w:r>
      </w:ins>
      <w:del w:id="1" w:author="Janina Arsenjeva" w:date="2015-09-30T15:59:00Z">
        <w:r w:rsidDel="00BB0114">
          <w:rPr>
            <w:rFonts w:ascii="Arial" w:hAnsi="Arial"/>
          </w:rPr>
          <w:delText>координационных цент</w:delText>
        </w:r>
        <w:r w:rsidR="00D02051" w:rsidDel="00BB0114">
          <w:rPr>
            <w:rFonts w:ascii="Arial" w:hAnsi="Arial"/>
          </w:rPr>
          <w:delText>ров,</w:delText>
        </w:r>
      </w:del>
      <w:r>
        <w:rPr>
          <w:rFonts w:ascii="Arial" w:hAnsi="Arial"/>
        </w:rPr>
        <w:t xml:space="preserve"> механизмов, </w:t>
      </w:r>
      <w:r w:rsidR="00D02051">
        <w:rPr>
          <w:rFonts w:ascii="Arial" w:hAnsi="Arial"/>
        </w:rPr>
        <w:t>системы</w:t>
      </w:r>
      <w:r>
        <w:rPr>
          <w:rFonts w:ascii="Arial" w:hAnsi="Arial"/>
        </w:rPr>
        <w:t xml:space="preserve"> мониторинга) в процессе мониторинга и осуществления Конвенции;</w:t>
      </w:r>
    </w:p>
    <w:p w14:paraId="669F73B1" w14:textId="77777777" w:rsidR="00BD2AC5" w:rsidRPr="00821362" w:rsidRDefault="00BD2AC5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</w:rPr>
      </w:pPr>
      <w:r>
        <w:rPr>
          <w:rFonts w:ascii="Arial" w:hAnsi="Arial"/>
        </w:rPr>
        <w:t>проанализировать все "за" и "против" расширения мандатов существующих национальных правозащитных учреждений и/или создания совершенно новой структуры мониторинга (ст. 33 (2));</w:t>
      </w:r>
    </w:p>
    <w:p w14:paraId="0E26341B" w14:textId="7B11FF10" w:rsidR="00BD2AC5" w:rsidRPr="00821362" w:rsidRDefault="00BD2AC5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провести мозговую атаку при обсуждении возможной активизации и стимулирования </w:t>
      </w:r>
      <w:r w:rsidR="00D02051">
        <w:rPr>
          <w:rFonts w:ascii="Arial" w:hAnsi="Arial"/>
        </w:rPr>
        <w:t xml:space="preserve">процессов </w:t>
      </w:r>
      <w:r>
        <w:rPr>
          <w:rFonts w:ascii="Arial" w:hAnsi="Arial"/>
        </w:rPr>
        <w:t xml:space="preserve">вовлечения лиц </w:t>
      </w:r>
      <w:del w:id="2" w:author="Janina Arsenjeva" w:date="2015-09-30T15:59:00Z">
        <w:r w:rsidDel="00BB0114">
          <w:rPr>
            <w:rFonts w:ascii="Arial" w:hAnsi="Arial"/>
          </w:rPr>
          <w:delText>с ограниченными возможностями</w:delText>
        </w:r>
      </w:del>
      <w:ins w:id="3" w:author="Janina Arsenjeva" w:date="2015-09-30T15:59:00Z">
        <w:r w:rsidR="00BB0114">
          <w:rPr>
            <w:rFonts w:ascii="Arial" w:hAnsi="Arial"/>
          </w:rPr>
          <w:t>инвалидностью</w:t>
        </w:r>
      </w:ins>
      <w:r>
        <w:rPr>
          <w:rFonts w:ascii="Arial" w:hAnsi="Arial"/>
        </w:rPr>
        <w:t xml:space="preserve"> и О</w:t>
      </w:r>
      <w:ins w:id="4" w:author="Janina Arsenjeva" w:date="2015-09-30T16:00:00Z">
        <w:r w:rsidR="00BB0114">
          <w:rPr>
            <w:rFonts w:ascii="Arial" w:hAnsi="Arial"/>
          </w:rPr>
          <w:t>Л</w:t>
        </w:r>
      </w:ins>
      <w:r>
        <w:rPr>
          <w:rFonts w:ascii="Arial" w:hAnsi="Arial"/>
        </w:rPr>
        <w:t xml:space="preserve">И в </w:t>
      </w:r>
      <w:r w:rsidR="00D02051">
        <w:rPr>
          <w:rFonts w:ascii="Arial" w:hAnsi="Arial"/>
        </w:rPr>
        <w:t>систему</w:t>
      </w:r>
      <w:r>
        <w:rPr>
          <w:rFonts w:ascii="Arial" w:hAnsi="Arial"/>
        </w:rPr>
        <w:t xml:space="preserve"> национального мониторинга.</w:t>
      </w:r>
    </w:p>
    <w:p w14:paraId="6AA9AB60" w14:textId="77777777" w:rsidR="00BD2AC5" w:rsidRPr="00821362" w:rsidRDefault="00BD2AC5" w:rsidP="004C4F86">
      <w:pPr>
        <w:rPr>
          <w:rFonts w:ascii="Arial" w:hAnsi="Arial" w:cs="Arial"/>
        </w:rPr>
      </w:pPr>
    </w:p>
    <w:p w14:paraId="0A206B3A" w14:textId="77777777" w:rsidR="00FE476A" w:rsidRPr="00821362" w:rsidRDefault="00FE476A" w:rsidP="004C4F86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Описание слайдов</w:t>
      </w:r>
    </w:p>
    <w:p w14:paraId="18BE5262" w14:textId="77777777" w:rsidR="00FE476A" w:rsidRPr="00821362" w:rsidRDefault="00FE476A" w:rsidP="004C4F86">
      <w:pPr>
        <w:rPr>
          <w:rFonts w:ascii="Arial" w:hAnsi="Arial" w:cs="Arial"/>
        </w:rPr>
      </w:pPr>
    </w:p>
    <w:p w14:paraId="586B49EC" w14:textId="77777777" w:rsidR="00FE476A" w:rsidRPr="00821362" w:rsidRDefault="00FE476A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Слайд 1 - Заголовок </w:t>
      </w:r>
    </w:p>
    <w:p w14:paraId="26FFD826" w14:textId="77777777" w:rsidR="007A4AC6" w:rsidRPr="00821362" w:rsidRDefault="007A4AC6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Слайд 2 - Изложение задач и содержания модуля</w:t>
      </w:r>
    </w:p>
    <w:p w14:paraId="4013F57C" w14:textId="71E740D8" w:rsidR="007A4AC6" w:rsidRPr="00821362" w:rsidRDefault="00D56D1F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Слайд 3 </w:t>
      </w:r>
      <w:r w:rsidR="00574B39">
        <w:rPr>
          <w:rFonts w:ascii="Arial" w:hAnsi="Arial"/>
        </w:rPr>
        <w:t>–</w:t>
      </w:r>
      <w:r>
        <w:rPr>
          <w:rFonts w:ascii="Arial" w:hAnsi="Arial"/>
        </w:rPr>
        <w:t xml:space="preserve"> </w:t>
      </w:r>
      <w:r w:rsidR="00574B39">
        <w:rPr>
          <w:rFonts w:ascii="Arial" w:hAnsi="Arial"/>
        </w:rPr>
        <w:t>Слайд демонстрируется повторно.</w:t>
      </w:r>
      <w:r>
        <w:rPr>
          <w:rFonts w:ascii="Arial" w:hAnsi="Arial"/>
        </w:rPr>
        <w:t xml:space="preserve"> </w:t>
      </w:r>
      <w:r w:rsidR="00574B39">
        <w:rPr>
          <w:rFonts w:ascii="Arial" w:hAnsi="Arial"/>
        </w:rPr>
        <w:t>Он</w:t>
      </w:r>
      <w:r>
        <w:rPr>
          <w:rFonts w:ascii="Arial" w:hAnsi="Arial"/>
        </w:rPr>
        <w:t xml:space="preserve"> уже фиг</w:t>
      </w:r>
      <w:r w:rsidR="00574B39">
        <w:rPr>
          <w:rFonts w:ascii="Arial" w:hAnsi="Arial"/>
        </w:rPr>
        <w:t>урировал в презентации модуля 4</w:t>
      </w:r>
      <w:r>
        <w:rPr>
          <w:rFonts w:ascii="Arial" w:hAnsi="Arial"/>
        </w:rPr>
        <w:t xml:space="preserve"> о мерах по осуществлению. Его следует </w:t>
      </w:r>
      <w:r w:rsidR="00574B39">
        <w:rPr>
          <w:rFonts w:ascii="Arial" w:hAnsi="Arial"/>
        </w:rPr>
        <w:t>показать</w:t>
      </w:r>
      <w:r>
        <w:rPr>
          <w:rFonts w:ascii="Arial" w:hAnsi="Arial"/>
        </w:rPr>
        <w:t xml:space="preserve"> снова как напоминание о том, что многие учреждения могут сыграть свою роль в деле осуществления и мониторинга Конвенции.</w:t>
      </w:r>
    </w:p>
    <w:p w14:paraId="58BD5B0E" w14:textId="3C13716E" w:rsidR="00E31438" w:rsidRPr="00821362" w:rsidRDefault="00D56D1F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Слайд 4 - Цитаты из статьи 33 (1), касающиеся </w:t>
      </w:r>
      <w:del w:id="5" w:author="Janina Arsenjeva" w:date="2015-09-30T16:00:00Z">
        <w:r w:rsidDel="00BB0114">
          <w:rPr>
            <w:rFonts w:ascii="Arial" w:hAnsi="Arial"/>
          </w:rPr>
          <w:delText>координационных центров</w:delText>
        </w:r>
      </w:del>
      <w:ins w:id="6" w:author="Janina Arsenjeva" w:date="2015-09-30T16:00:00Z">
        <w:r w:rsidR="00BB0114">
          <w:rPr>
            <w:rFonts w:ascii="Arial" w:hAnsi="Arial"/>
          </w:rPr>
          <w:t>курирующей инстанции</w:t>
        </w:r>
      </w:ins>
      <w:r>
        <w:rPr>
          <w:rFonts w:ascii="Arial" w:hAnsi="Arial"/>
        </w:rPr>
        <w:t xml:space="preserve"> и координационных механизмов.</w:t>
      </w:r>
    </w:p>
    <w:p w14:paraId="735B0D16" w14:textId="68FC66A7" w:rsidR="00CC0C7C" w:rsidRPr="00821362" w:rsidRDefault="00CC0C7C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Слайд 5 - Вопрос: Какие функции могут выполнять </w:t>
      </w:r>
      <w:del w:id="7" w:author="Janina Arsenjeva" w:date="2015-09-30T16:00:00Z">
        <w:r w:rsidDel="00BB0114">
          <w:rPr>
            <w:rFonts w:ascii="Arial" w:hAnsi="Arial"/>
          </w:rPr>
          <w:delText>координационные центры</w:delText>
        </w:r>
      </w:del>
      <w:ins w:id="8" w:author="Janina Arsenjeva" w:date="2015-09-30T16:00:00Z">
        <w:r w:rsidR="00BB0114">
          <w:rPr>
            <w:rFonts w:ascii="Arial" w:hAnsi="Arial"/>
          </w:rPr>
          <w:t>курирующие инстанции</w:t>
        </w:r>
      </w:ins>
      <w:r>
        <w:rPr>
          <w:rFonts w:ascii="Arial" w:hAnsi="Arial"/>
        </w:rPr>
        <w:t xml:space="preserve"> и координационные механизмы? Поскольку статья 33 (1) сформулирована весьма расплывчато, государства могут создавать такие структуры </w:t>
      </w:r>
      <w:r w:rsidR="00D02051">
        <w:rPr>
          <w:rFonts w:ascii="Arial" w:hAnsi="Arial"/>
        </w:rPr>
        <w:t xml:space="preserve">с нуля </w:t>
      </w:r>
      <w:r>
        <w:rPr>
          <w:rFonts w:ascii="Arial" w:hAnsi="Arial"/>
        </w:rPr>
        <w:t xml:space="preserve">и наделять их функциями </w:t>
      </w:r>
      <w:del w:id="9" w:author="Janina Arsenjeva" w:date="2015-09-30T16:00:00Z">
        <w:r w:rsidDel="00BB0114">
          <w:rPr>
            <w:rFonts w:ascii="Arial" w:hAnsi="Arial"/>
          </w:rPr>
          <w:delText>координационных центров</w:delText>
        </w:r>
      </w:del>
      <w:ins w:id="10" w:author="Janina Arsenjeva" w:date="2015-09-30T16:00:00Z">
        <w:r w:rsidR="00BB0114">
          <w:rPr>
            <w:rFonts w:ascii="Arial" w:hAnsi="Arial"/>
          </w:rPr>
          <w:t>курирующих инстанций</w:t>
        </w:r>
      </w:ins>
      <w:r>
        <w:rPr>
          <w:rFonts w:ascii="Arial" w:hAnsi="Arial"/>
        </w:rPr>
        <w:t xml:space="preserve"> и координационных механизмов. В примечаниях к слайду содержаться некоторые рекомендации по функциям этих механизмов.</w:t>
      </w:r>
    </w:p>
    <w:p w14:paraId="0711FF81" w14:textId="7A00DBD7" w:rsidR="00CC0C7C" w:rsidRPr="00821362" w:rsidRDefault="00CC0C7C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Слайды 6 и 7 - Примеры </w:t>
      </w:r>
      <w:del w:id="11" w:author="Janina Arsenjeva" w:date="2015-09-30T16:00:00Z">
        <w:r w:rsidDel="00BB0114">
          <w:rPr>
            <w:rFonts w:ascii="Arial" w:hAnsi="Arial"/>
          </w:rPr>
          <w:delText>координационных центров</w:delText>
        </w:r>
      </w:del>
      <w:ins w:id="12" w:author="Janina Arsenjeva" w:date="2015-09-30T16:00:00Z">
        <w:r w:rsidR="00BB0114">
          <w:rPr>
            <w:rFonts w:ascii="Arial" w:hAnsi="Arial"/>
          </w:rPr>
          <w:t>курирующих инстанций</w:t>
        </w:r>
      </w:ins>
      <w:r>
        <w:rPr>
          <w:rFonts w:ascii="Arial" w:hAnsi="Arial"/>
        </w:rPr>
        <w:t xml:space="preserve"> и координационных механизмов, взятые из исследования УВКПЧ по осуществлению статьи 33 в Европе. Фасилитатор может прокомментировать подходы, использованные в этих двух примерах. </w:t>
      </w:r>
      <w:r w:rsidR="00574B39">
        <w:rPr>
          <w:rFonts w:ascii="Arial" w:hAnsi="Arial"/>
        </w:rPr>
        <w:t>Он также</w:t>
      </w:r>
      <w:r>
        <w:rPr>
          <w:rFonts w:ascii="Arial" w:hAnsi="Arial"/>
        </w:rPr>
        <w:t xml:space="preserve"> может найти </w:t>
      </w:r>
      <w:r w:rsidR="00574B39">
        <w:rPr>
          <w:rFonts w:ascii="Arial" w:hAnsi="Arial"/>
        </w:rPr>
        <w:t xml:space="preserve">соответствующие </w:t>
      </w:r>
      <w:r>
        <w:rPr>
          <w:rFonts w:ascii="Arial" w:hAnsi="Arial"/>
        </w:rPr>
        <w:t xml:space="preserve">примеры </w:t>
      </w:r>
      <w:r w:rsidR="00574B39">
        <w:rPr>
          <w:rFonts w:ascii="Arial" w:hAnsi="Arial"/>
        </w:rPr>
        <w:t>по</w:t>
      </w:r>
      <w:r>
        <w:rPr>
          <w:rFonts w:ascii="Arial" w:hAnsi="Arial"/>
        </w:rPr>
        <w:t xml:space="preserve"> регион</w:t>
      </w:r>
      <w:r w:rsidR="00574B39">
        <w:rPr>
          <w:rFonts w:ascii="Arial" w:hAnsi="Arial"/>
        </w:rPr>
        <w:t>у</w:t>
      </w:r>
      <w:r>
        <w:rPr>
          <w:rFonts w:ascii="Arial" w:hAnsi="Arial"/>
        </w:rPr>
        <w:t>, в котором проходит данный учебный курс, чтобы повысить их актуальность для аудитории.</w:t>
      </w:r>
    </w:p>
    <w:p w14:paraId="5883AABD" w14:textId="77777777" w:rsidR="00CC0C7C" w:rsidRPr="00821362" w:rsidRDefault="00CC0C7C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Слайд 8 - Знакомство с независимыми национальными механизмами осуществления и мониторинга.</w:t>
      </w:r>
    </w:p>
    <w:p w14:paraId="4E39FB50" w14:textId="7F961172" w:rsidR="00CA5076" w:rsidRPr="00821362" w:rsidRDefault="00CA5076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Слайд 9 - Некоторые требования, которые следует соблюдать при учреждении или назначении механизма или механизмов. В частности здесь упомянуты Парижские </w:t>
      </w:r>
      <w:r>
        <w:rPr>
          <w:rFonts w:ascii="Arial" w:hAnsi="Arial"/>
        </w:rPr>
        <w:lastRenderedPageBreak/>
        <w:t xml:space="preserve">принципы, касающиеся статуса национальных правозащитных учреждений. Поскольку в статье 33 даются прямые ссылки на них, </w:t>
      </w:r>
      <w:r w:rsidR="00574B39">
        <w:rPr>
          <w:rFonts w:ascii="Arial" w:hAnsi="Arial"/>
        </w:rPr>
        <w:t xml:space="preserve">то </w:t>
      </w:r>
      <w:r>
        <w:rPr>
          <w:rFonts w:ascii="Arial" w:hAnsi="Arial"/>
        </w:rPr>
        <w:t xml:space="preserve">можно сделать вывод, что Конвенция гораздо более подробно описывает структуру и функции независимых национальных механизмов, чем </w:t>
      </w:r>
      <w:del w:id="13" w:author="Janina Arsenjeva" w:date="2015-09-30T16:01:00Z">
        <w:r w:rsidDel="00BB0114">
          <w:rPr>
            <w:rFonts w:ascii="Arial" w:hAnsi="Arial"/>
          </w:rPr>
          <w:delText>координационных центров</w:delText>
        </w:r>
      </w:del>
      <w:ins w:id="14" w:author="Janina Arsenjeva" w:date="2015-09-30T16:01:00Z">
        <w:r w:rsidR="00BB0114">
          <w:rPr>
            <w:rFonts w:ascii="Arial" w:hAnsi="Arial"/>
          </w:rPr>
          <w:t>курирующих инстанций</w:t>
        </w:r>
      </w:ins>
      <w:r>
        <w:rPr>
          <w:rFonts w:ascii="Arial" w:hAnsi="Arial"/>
        </w:rPr>
        <w:t xml:space="preserve"> и координационных механизмов</w:t>
      </w:r>
      <w:r w:rsidR="005134FF">
        <w:rPr>
          <w:rFonts w:ascii="Arial" w:hAnsi="Arial"/>
        </w:rPr>
        <w:t>.</w:t>
      </w:r>
    </w:p>
    <w:p w14:paraId="216B000F" w14:textId="32F07CCA" w:rsidR="00CA5076" w:rsidRPr="00821362" w:rsidRDefault="00CA5076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Слайд 10 - Некоторые рекомендации по формированию мандата независимых национальных механизмов в части их функций по поощрению,</w:t>
      </w:r>
      <w:r w:rsidR="005134FF">
        <w:rPr>
          <w:rFonts w:ascii="Arial" w:hAnsi="Arial"/>
        </w:rPr>
        <w:t xml:space="preserve"> защите и мониторингу Конвенции</w:t>
      </w:r>
      <w:r>
        <w:rPr>
          <w:rFonts w:ascii="Arial" w:hAnsi="Arial"/>
        </w:rPr>
        <w:t xml:space="preserve"> в соответствии со статьей 33 (2). Перед тем как вывести на экран слайд 10, фасилитатор может предложить выполнить небольшое упражнение, в ходе которого участники прочитают Парижские принципы и назовут функции, подпадающие под категории "защиты", "поощрения" и "мониторинга".</w:t>
      </w:r>
    </w:p>
    <w:p w14:paraId="671C76C5" w14:textId="26E6BAB4" w:rsidR="00B3116C" w:rsidRPr="00F40176" w:rsidRDefault="006742C7" w:rsidP="00F4017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Слайд 11 - Возможные варианты участия парламента в мониторинге и осуществлении Конвенции.</w:t>
      </w:r>
    </w:p>
    <w:p w14:paraId="4A05614C" w14:textId="77777777" w:rsidR="00E31438" w:rsidRPr="00821362" w:rsidRDefault="00E31438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Слайд 12 - Примеры возможного участия судов и трибуналов в мониторинге Конвенции.</w:t>
      </w:r>
    </w:p>
    <w:p w14:paraId="4B727281" w14:textId="0A74B189" w:rsidR="00E31438" w:rsidRPr="00821362" w:rsidRDefault="00E31438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Слайд 13 - Цитата из статьи 33 (3), которая предусматривает участие </w:t>
      </w:r>
      <w:ins w:id="15" w:author="Janina Arsenjeva" w:date="2015-09-30T16:01:00Z">
        <w:r w:rsidR="00BB0114">
          <w:rPr>
            <w:rFonts w:ascii="Arial" w:hAnsi="Arial"/>
          </w:rPr>
          <w:t>людей с инвалидностью</w:t>
        </w:r>
      </w:ins>
      <w:del w:id="16" w:author="Janina Arsenjeva" w:date="2015-09-30T16:01:00Z">
        <w:r w:rsidDel="00BB0114">
          <w:rPr>
            <w:rFonts w:ascii="Arial" w:hAnsi="Arial"/>
          </w:rPr>
          <w:delText>инвалидов</w:delText>
        </w:r>
      </w:del>
      <w:r>
        <w:rPr>
          <w:rFonts w:ascii="Arial" w:hAnsi="Arial"/>
        </w:rPr>
        <w:t xml:space="preserve"> и представляющих их организаций в мониторинге Конвенции. Фасилитатор может, при желании, обсудить с участниками в формате мозговой атаки, как гражданскому обществу следует организовать мониторинг осуществления Конвенции, и как сделать механизмы мониторинга открытыми для участия в их работе лиц с </w:t>
      </w:r>
      <w:del w:id="17" w:author="Janina Arsenjeva" w:date="2015-09-30T16:02:00Z">
        <w:r w:rsidDel="00BB0114">
          <w:rPr>
            <w:rFonts w:ascii="Arial" w:hAnsi="Arial"/>
          </w:rPr>
          <w:delText>ограниченными возможностями</w:delText>
        </w:r>
      </w:del>
      <w:ins w:id="18" w:author="Janina Arsenjeva" w:date="2015-09-30T16:02:00Z">
        <w:r w:rsidR="00BB0114">
          <w:rPr>
            <w:rFonts w:ascii="Arial" w:hAnsi="Arial"/>
          </w:rPr>
          <w:t>инвалидностью</w:t>
        </w:r>
      </w:ins>
      <w:bookmarkStart w:id="19" w:name="_GoBack"/>
      <w:bookmarkEnd w:id="19"/>
      <w:r>
        <w:rPr>
          <w:rFonts w:ascii="Arial" w:hAnsi="Arial"/>
        </w:rPr>
        <w:t xml:space="preserve"> и представляющих их организаций.</w:t>
      </w:r>
    </w:p>
    <w:p w14:paraId="009FAD29" w14:textId="77777777" w:rsidR="00E31438" w:rsidRPr="00821362" w:rsidRDefault="00E31438" w:rsidP="004C4F86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Слайд 14 – Перечень основных источников информации для данного модуля.</w:t>
      </w:r>
    </w:p>
    <w:sectPr w:rsidR="00E31438" w:rsidRPr="00821362" w:rsidSect="009816E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D0ABE" w14:textId="77777777" w:rsidR="00D574B2" w:rsidRDefault="00D574B2">
      <w:r>
        <w:separator/>
      </w:r>
    </w:p>
  </w:endnote>
  <w:endnote w:type="continuationSeparator" w:id="0">
    <w:p w14:paraId="3FE61AAF" w14:textId="77777777" w:rsidR="00D574B2" w:rsidRDefault="00D5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01FFD" w14:textId="77777777" w:rsidR="00A66FCB" w:rsidRDefault="00A66FCB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27F656" w14:textId="77777777" w:rsidR="00A66FCB" w:rsidRDefault="00A66FCB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10392" w14:textId="77777777" w:rsidR="00A66FCB" w:rsidRPr="005526DF" w:rsidRDefault="00A66FCB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BB0114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14:paraId="6C32C0F1" w14:textId="77777777" w:rsidR="00A66FCB" w:rsidRPr="00044C62" w:rsidRDefault="00A66FCB" w:rsidP="00CA5B5E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7ECF1" w14:textId="77777777" w:rsidR="00A66FCB" w:rsidRDefault="00A66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FD5B3" w14:textId="77777777" w:rsidR="00D574B2" w:rsidRDefault="00D574B2">
      <w:r>
        <w:separator/>
      </w:r>
    </w:p>
  </w:footnote>
  <w:footnote w:type="continuationSeparator" w:id="0">
    <w:p w14:paraId="0FD61081" w14:textId="77777777" w:rsidR="00D574B2" w:rsidRDefault="00D57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840C5" w14:textId="77777777" w:rsidR="00A66FCB" w:rsidRDefault="00A66F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5E726" w14:textId="77777777" w:rsidR="00A66FCB" w:rsidRPr="00E0544F" w:rsidRDefault="00A66FCB" w:rsidP="005D2AB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6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3F83E" w14:textId="77777777" w:rsidR="00A66FCB" w:rsidRDefault="00A66F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985C66D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4553616"/>
    <w:multiLevelType w:val="hybridMultilevel"/>
    <w:tmpl w:val="2FBCAF06"/>
    <w:lvl w:ilvl="0" w:tplc="2B90AC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1A2C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F2D9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5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D888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12FA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E2C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004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2C4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A0908"/>
    <w:multiLevelType w:val="hybridMultilevel"/>
    <w:tmpl w:val="3CC48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669DD"/>
    <w:multiLevelType w:val="hybridMultilevel"/>
    <w:tmpl w:val="54965F86"/>
    <w:lvl w:ilvl="0" w:tplc="0409000D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5" w15:restartNumberingAfterBreak="0">
    <w:nsid w:val="33167F38"/>
    <w:multiLevelType w:val="hybridMultilevel"/>
    <w:tmpl w:val="AA88AF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17EEB"/>
    <w:rsid w:val="00022250"/>
    <w:rsid w:val="0002316C"/>
    <w:rsid w:val="00024964"/>
    <w:rsid w:val="0002527E"/>
    <w:rsid w:val="00040A70"/>
    <w:rsid w:val="00043523"/>
    <w:rsid w:val="00044C62"/>
    <w:rsid w:val="0007075E"/>
    <w:rsid w:val="0008134B"/>
    <w:rsid w:val="00081EE2"/>
    <w:rsid w:val="00085031"/>
    <w:rsid w:val="00086549"/>
    <w:rsid w:val="000A0B75"/>
    <w:rsid w:val="000A0B78"/>
    <w:rsid w:val="000A346F"/>
    <w:rsid w:val="000A5EF9"/>
    <w:rsid w:val="000A780F"/>
    <w:rsid w:val="000B1483"/>
    <w:rsid w:val="000C6506"/>
    <w:rsid w:val="000C6CCA"/>
    <w:rsid w:val="000D7432"/>
    <w:rsid w:val="000F284D"/>
    <w:rsid w:val="00106050"/>
    <w:rsid w:val="0010663E"/>
    <w:rsid w:val="0011200B"/>
    <w:rsid w:val="00120883"/>
    <w:rsid w:val="00127CB0"/>
    <w:rsid w:val="00130DAD"/>
    <w:rsid w:val="00133CA1"/>
    <w:rsid w:val="0014409C"/>
    <w:rsid w:val="00146044"/>
    <w:rsid w:val="00154AB6"/>
    <w:rsid w:val="0016135F"/>
    <w:rsid w:val="001751C9"/>
    <w:rsid w:val="0017776C"/>
    <w:rsid w:val="00182BB3"/>
    <w:rsid w:val="0018795A"/>
    <w:rsid w:val="00193191"/>
    <w:rsid w:val="00194CFB"/>
    <w:rsid w:val="0019644D"/>
    <w:rsid w:val="001B2B23"/>
    <w:rsid w:val="001B5212"/>
    <w:rsid w:val="001C770E"/>
    <w:rsid w:val="001D747D"/>
    <w:rsid w:val="001E73C9"/>
    <w:rsid w:val="002106EA"/>
    <w:rsid w:val="002170F1"/>
    <w:rsid w:val="002239D1"/>
    <w:rsid w:val="00230D61"/>
    <w:rsid w:val="002320AB"/>
    <w:rsid w:val="0023491B"/>
    <w:rsid w:val="00235CD0"/>
    <w:rsid w:val="00240BC0"/>
    <w:rsid w:val="00241835"/>
    <w:rsid w:val="00246C90"/>
    <w:rsid w:val="0025017D"/>
    <w:rsid w:val="00255E26"/>
    <w:rsid w:val="00262699"/>
    <w:rsid w:val="00264897"/>
    <w:rsid w:val="002675BF"/>
    <w:rsid w:val="00270564"/>
    <w:rsid w:val="00271066"/>
    <w:rsid w:val="00274FEC"/>
    <w:rsid w:val="00277C4E"/>
    <w:rsid w:val="002840BC"/>
    <w:rsid w:val="00287A03"/>
    <w:rsid w:val="002931BB"/>
    <w:rsid w:val="002A6377"/>
    <w:rsid w:val="002B0149"/>
    <w:rsid w:val="002B3196"/>
    <w:rsid w:val="002B717D"/>
    <w:rsid w:val="002B7E95"/>
    <w:rsid w:val="002C2991"/>
    <w:rsid w:val="002C7E30"/>
    <w:rsid w:val="002D1945"/>
    <w:rsid w:val="002E165F"/>
    <w:rsid w:val="002F6C94"/>
    <w:rsid w:val="002F79AD"/>
    <w:rsid w:val="00302DAD"/>
    <w:rsid w:val="00303E72"/>
    <w:rsid w:val="00317326"/>
    <w:rsid w:val="00320BC1"/>
    <w:rsid w:val="00336311"/>
    <w:rsid w:val="00347CF5"/>
    <w:rsid w:val="00356C3D"/>
    <w:rsid w:val="0036253A"/>
    <w:rsid w:val="003640D1"/>
    <w:rsid w:val="00367BDB"/>
    <w:rsid w:val="00373776"/>
    <w:rsid w:val="003919F5"/>
    <w:rsid w:val="00394508"/>
    <w:rsid w:val="00397843"/>
    <w:rsid w:val="003A1505"/>
    <w:rsid w:val="003A1DA1"/>
    <w:rsid w:val="003A66DA"/>
    <w:rsid w:val="003B2611"/>
    <w:rsid w:val="003C252F"/>
    <w:rsid w:val="003C4308"/>
    <w:rsid w:val="003C5BA5"/>
    <w:rsid w:val="003C5D69"/>
    <w:rsid w:val="003C6810"/>
    <w:rsid w:val="003D0B7F"/>
    <w:rsid w:val="003D3D05"/>
    <w:rsid w:val="003D51BB"/>
    <w:rsid w:val="003D63F2"/>
    <w:rsid w:val="003D7054"/>
    <w:rsid w:val="003E39C8"/>
    <w:rsid w:val="003E482A"/>
    <w:rsid w:val="003F7A4B"/>
    <w:rsid w:val="003F7DAE"/>
    <w:rsid w:val="00406A81"/>
    <w:rsid w:val="00413C06"/>
    <w:rsid w:val="00413D74"/>
    <w:rsid w:val="00415478"/>
    <w:rsid w:val="004172A6"/>
    <w:rsid w:val="00425821"/>
    <w:rsid w:val="00442016"/>
    <w:rsid w:val="004434FA"/>
    <w:rsid w:val="0045411E"/>
    <w:rsid w:val="00467C83"/>
    <w:rsid w:val="004800D6"/>
    <w:rsid w:val="004831FD"/>
    <w:rsid w:val="00497057"/>
    <w:rsid w:val="00497C8F"/>
    <w:rsid w:val="004A1E3B"/>
    <w:rsid w:val="004A6F2B"/>
    <w:rsid w:val="004C4F86"/>
    <w:rsid w:val="004C602F"/>
    <w:rsid w:val="004D1D7F"/>
    <w:rsid w:val="004D54F0"/>
    <w:rsid w:val="004F006D"/>
    <w:rsid w:val="004F542D"/>
    <w:rsid w:val="005007D7"/>
    <w:rsid w:val="00504BD1"/>
    <w:rsid w:val="005134FF"/>
    <w:rsid w:val="005148F4"/>
    <w:rsid w:val="005216CB"/>
    <w:rsid w:val="005260A4"/>
    <w:rsid w:val="00531E04"/>
    <w:rsid w:val="00534E2B"/>
    <w:rsid w:val="0054504B"/>
    <w:rsid w:val="00551229"/>
    <w:rsid w:val="005526DF"/>
    <w:rsid w:val="005529C6"/>
    <w:rsid w:val="00554A04"/>
    <w:rsid w:val="005626B7"/>
    <w:rsid w:val="00564EEA"/>
    <w:rsid w:val="0057291B"/>
    <w:rsid w:val="00574B39"/>
    <w:rsid w:val="00584E77"/>
    <w:rsid w:val="005910DB"/>
    <w:rsid w:val="0059130A"/>
    <w:rsid w:val="005916C5"/>
    <w:rsid w:val="0059198E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2ABB"/>
    <w:rsid w:val="005D7FEB"/>
    <w:rsid w:val="00623EA1"/>
    <w:rsid w:val="00642E23"/>
    <w:rsid w:val="006432C5"/>
    <w:rsid w:val="00646A99"/>
    <w:rsid w:val="00646F24"/>
    <w:rsid w:val="00647373"/>
    <w:rsid w:val="00654223"/>
    <w:rsid w:val="00656CE3"/>
    <w:rsid w:val="006656DE"/>
    <w:rsid w:val="00667BFF"/>
    <w:rsid w:val="006734F5"/>
    <w:rsid w:val="006742C7"/>
    <w:rsid w:val="00674EDF"/>
    <w:rsid w:val="0069180E"/>
    <w:rsid w:val="006929CF"/>
    <w:rsid w:val="006A5012"/>
    <w:rsid w:val="006A62ED"/>
    <w:rsid w:val="006A64DB"/>
    <w:rsid w:val="006B66BB"/>
    <w:rsid w:val="006C12FD"/>
    <w:rsid w:val="006C284E"/>
    <w:rsid w:val="006C4EC7"/>
    <w:rsid w:val="006C59D9"/>
    <w:rsid w:val="006D1CC6"/>
    <w:rsid w:val="006D6AA8"/>
    <w:rsid w:val="006D7AB7"/>
    <w:rsid w:val="006E46F0"/>
    <w:rsid w:val="006F0FD7"/>
    <w:rsid w:val="006F5AEE"/>
    <w:rsid w:val="00700658"/>
    <w:rsid w:val="007039CF"/>
    <w:rsid w:val="00704CCD"/>
    <w:rsid w:val="007059B8"/>
    <w:rsid w:val="00713354"/>
    <w:rsid w:val="00714E6D"/>
    <w:rsid w:val="007448F1"/>
    <w:rsid w:val="0075286F"/>
    <w:rsid w:val="00753AA4"/>
    <w:rsid w:val="007567B4"/>
    <w:rsid w:val="00783106"/>
    <w:rsid w:val="007A4AC6"/>
    <w:rsid w:val="007B2814"/>
    <w:rsid w:val="007B472D"/>
    <w:rsid w:val="007B5D3D"/>
    <w:rsid w:val="007C0BA7"/>
    <w:rsid w:val="007C26A8"/>
    <w:rsid w:val="007D3D37"/>
    <w:rsid w:val="007E0E18"/>
    <w:rsid w:val="007E6059"/>
    <w:rsid w:val="007F05EE"/>
    <w:rsid w:val="007F1AD9"/>
    <w:rsid w:val="007F4CEF"/>
    <w:rsid w:val="00803651"/>
    <w:rsid w:val="008039AF"/>
    <w:rsid w:val="00805916"/>
    <w:rsid w:val="00821362"/>
    <w:rsid w:val="00822E0A"/>
    <w:rsid w:val="008244E8"/>
    <w:rsid w:val="00837961"/>
    <w:rsid w:val="00843297"/>
    <w:rsid w:val="00855737"/>
    <w:rsid w:val="008561DC"/>
    <w:rsid w:val="00857E78"/>
    <w:rsid w:val="0086691A"/>
    <w:rsid w:val="0088150F"/>
    <w:rsid w:val="008916BB"/>
    <w:rsid w:val="00895082"/>
    <w:rsid w:val="00895B6A"/>
    <w:rsid w:val="00896AA9"/>
    <w:rsid w:val="008B6DB5"/>
    <w:rsid w:val="008B7C96"/>
    <w:rsid w:val="008C0407"/>
    <w:rsid w:val="008C6CE1"/>
    <w:rsid w:val="008D0133"/>
    <w:rsid w:val="008D576C"/>
    <w:rsid w:val="008E3B6C"/>
    <w:rsid w:val="008E5222"/>
    <w:rsid w:val="008E5CA4"/>
    <w:rsid w:val="008E6CE0"/>
    <w:rsid w:val="008E6FD5"/>
    <w:rsid w:val="008E76E9"/>
    <w:rsid w:val="008F52B6"/>
    <w:rsid w:val="00904F93"/>
    <w:rsid w:val="00905B19"/>
    <w:rsid w:val="009112E6"/>
    <w:rsid w:val="00934FF9"/>
    <w:rsid w:val="009351FA"/>
    <w:rsid w:val="0093692E"/>
    <w:rsid w:val="00943FCA"/>
    <w:rsid w:val="00944352"/>
    <w:rsid w:val="00957400"/>
    <w:rsid w:val="00957CF4"/>
    <w:rsid w:val="00960456"/>
    <w:rsid w:val="009635C8"/>
    <w:rsid w:val="00965942"/>
    <w:rsid w:val="009710E2"/>
    <w:rsid w:val="009727B3"/>
    <w:rsid w:val="009816E4"/>
    <w:rsid w:val="00981CB0"/>
    <w:rsid w:val="00991846"/>
    <w:rsid w:val="009B0017"/>
    <w:rsid w:val="009C3560"/>
    <w:rsid w:val="009C4239"/>
    <w:rsid w:val="009C4E47"/>
    <w:rsid w:val="009D1DBD"/>
    <w:rsid w:val="009E14E0"/>
    <w:rsid w:val="009F21D9"/>
    <w:rsid w:val="009F3276"/>
    <w:rsid w:val="00A06514"/>
    <w:rsid w:val="00A13AF6"/>
    <w:rsid w:val="00A2229E"/>
    <w:rsid w:val="00A22E8C"/>
    <w:rsid w:val="00A34F5C"/>
    <w:rsid w:val="00A35182"/>
    <w:rsid w:val="00A3680A"/>
    <w:rsid w:val="00A517B6"/>
    <w:rsid w:val="00A54448"/>
    <w:rsid w:val="00A65668"/>
    <w:rsid w:val="00A66FCB"/>
    <w:rsid w:val="00A70E54"/>
    <w:rsid w:val="00A81F4C"/>
    <w:rsid w:val="00A9365A"/>
    <w:rsid w:val="00A9649B"/>
    <w:rsid w:val="00AA0EA0"/>
    <w:rsid w:val="00AA3C49"/>
    <w:rsid w:val="00AB00F0"/>
    <w:rsid w:val="00AB7EDF"/>
    <w:rsid w:val="00AC0645"/>
    <w:rsid w:val="00AC109B"/>
    <w:rsid w:val="00AF4DF8"/>
    <w:rsid w:val="00B005D0"/>
    <w:rsid w:val="00B03B76"/>
    <w:rsid w:val="00B2519E"/>
    <w:rsid w:val="00B3116C"/>
    <w:rsid w:val="00B3164F"/>
    <w:rsid w:val="00B31B9D"/>
    <w:rsid w:val="00B335FB"/>
    <w:rsid w:val="00B540C1"/>
    <w:rsid w:val="00B60A16"/>
    <w:rsid w:val="00B75AF3"/>
    <w:rsid w:val="00B77FDE"/>
    <w:rsid w:val="00B82C11"/>
    <w:rsid w:val="00B871FF"/>
    <w:rsid w:val="00B96A3A"/>
    <w:rsid w:val="00BA2624"/>
    <w:rsid w:val="00BA481E"/>
    <w:rsid w:val="00BB0114"/>
    <w:rsid w:val="00BB4FEE"/>
    <w:rsid w:val="00BB54C3"/>
    <w:rsid w:val="00BC15A6"/>
    <w:rsid w:val="00BC3727"/>
    <w:rsid w:val="00BD2AC5"/>
    <w:rsid w:val="00BD2E52"/>
    <w:rsid w:val="00BD58FB"/>
    <w:rsid w:val="00BD7051"/>
    <w:rsid w:val="00BE087F"/>
    <w:rsid w:val="00BE2E54"/>
    <w:rsid w:val="00BF0A22"/>
    <w:rsid w:val="00BF1D98"/>
    <w:rsid w:val="00BF1F85"/>
    <w:rsid w:val="00BF3312"/>
    <w:rsid w:val="00BF350E"/>
    <w:rsid w:val="00C00200"/>
    <w:rsid w:val="00C014CC"/>
    <w:rsid w:val="00C1150C"/>
    <w:rsid w:val="00C35173"/>
    <w:rsid w:val="00C3677B"/>
    <w:rsid w:val="00C47CB1"/>
    <w:rsid w:val="00C56DA3"/>
    <w:rsid w:val="00C63DF5"/>
    <w:rsid w:val="00C82F70"/>
    <w:rsid w:val="00C91432"/>
    <w:rsid w:val="00CA0A61"/>
    <w:rsid w:val="00CA5076"/>
    <w:rsid w:val="00CA5B5E"/>
    <w:rsid w:val="00CB1829"/>
    <w:rsid w:val="00CB2E71"/>
    <w:rsid w:val="00CB36B4"/>
    <w:rsid w:val="00CB4552"/>
    <w:rsid w:val="00CB5C41"/>
    <w:rsid w:val="00CC0C7C"/>
    <w:rsid w:val="00CC1343"/>
    <w:rsid w:val="00CC353E"/>
    <w:rsid w:val="00CC53B0"/>
    <w:rsid w:val="00CD4264"/>
    <w:rsid w:val="00CE1253"/>
    <w:rsid w:val="00CE3DAA"/>
    <w:rsid w:val="00CF1DE1"/>
    <w:rsid w:val="00D007FC"/>
    <w:rsid w:val="00D01362"/>
    <w:rsid w:val="00D02051"/>
    <w:rsid w:val="00D032BF"/>
    <w:rsid w:val="00D10B30"/>
    <w:rsid w:val="00D133BF"/>
    <w:rsid w:val="00D14959"/>
    <w:rsid w:val="00D15EA9"/>
    <w:rsid w:val="00D3132D"/>
    <w:rsid w:val="00D35A55"/>
    <w:rsid w:val="00D372CD"/>
    <w:rsid w:val="00D557A8"/>
    <w:rsid w:val="00D56D1F"/>
    <w:rsid w:val="00D574B2"/>
    <w:rsid w:val="00D6510B"/>
    <w:rsid w:val="00D651C7"/>
    <w:rsid w:val="00D760B7"/>
    <w:rsid w:val="00D80C4F"/>
    <w:rsid w:val="00D868CA"/>
    <w:rsid w:val="00D87D2A"/>
    <w:rsid w:val="00DC7CA9"/>
    <w:rsid w:val="00DD5063"/>
    <w:rsid w:val="00DE3B88"/>
    <w:rsid w:val="00DE4C9F"/>
    <w:rsid w:val="00DE5F0D"/>
    <w:rsid w:val="00DF39A9"/>
    <w:rsid w:val="00E03E5C"/>
    <w:rsid w:val="00E0544F"/>
    <w:rsid w:val="00E10545"/>
    <w:rsid w:val="00E12996"/>
    <w:rsid w:val="00E158DC"/>
    <w:rsid w:val="00E23509"/>
    <w:rsid w:val="00E25694"/>
    <w:rsid w:val="00E31438"/>
    <w:rsid w:val="00E32729"/>
    <w:rsid w:val="00E534E4"/>
    <w:rsid w:val="00E55127"/>
    <w:rsid w:val="00E577A7"/>
    <w:rsid w:val="00E62E69"/>
    <w:rsid w:val="00E652AC"/>
    <w:rsid w:val="00E675C3"/>
    <w:rsid w:val="00E70764"/>
    <w:rsid w:val="00E724A2"/>
    <w:rsid w:val="00E908C7"/>
    <w:rsid w:val="00E928F7"/>
    <w:rsid w:val="00EA7491"/>
    <w:rsid w:val="00EB36D8"/>
    <w:rsid w:val="00EB41B8"/>
    <w:rsid w:val="00ED677E"/>
    <w:rsid w:val="00ED75A2"/>
    <w:rsid w:val="00EF3341"/>
    <w:rsid w:val="00EF5D57"/>
    <w:rsid w:val="00F03B06"/>
    <w:rsid w:val="00F20A86"/>
    <w:rsid w:val="00F22545"/>
    <w:rsid w:val="00F327BB"/>
    <w:rsid w:val="00F36A35"/>
    <w:rsid w:val="00F40176"/>
    <w:rsid w:val="00F416E9"/>
    <w:rsid w:val="00F42A27"/>
    <w:rsid w:val="00F44D70"/>
    <w:rsid w:val="00F52C06"/>
    <w:rsid w:val="00F56BFB"/>
    <w:rsid w:val="00F65595"/>
    <w:rsid w:val="00F65971"/>
    <w:rsid w:val="00F66EE2"/>
    <w:rsid w:val="00F67CFE"/>
    <w:rsid w:val="00F73A7E"/>
    <w:rsid w:val="00F80523"/>
    <w:rsid w:val="00F83177"/>
    <w:rsid w:val="00F87890"/>
    <w:rsid w:val="00F9044A"/>
    <w:rsid w:val="00FA0902"/>
    <w:rsid w:val="00FA1907"/>
    <w:rsid w:val="00FA1A98"/>
    <w:rsid w:val="00FA26C8"/>
    <w:rsid w:val="00FA2B5F"/>
    <w:rsid w:val="00FD5840"/>
    <w:rsid w:val="00FD63A9"/>
    <w:rsid w:val="00FD7D16"/>
    <w:rsid w:val="00FE476A"/>
    <w:rsid w:val="00FE57B9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8D14E4"/>
  <w15:docId w15:val="{2A704416-19A2-4374-BF17-19A89AF1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C4308"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3C4308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character" w:customStyle="1" w:styleId="normal--char">
    <w:name w:val="normal--char"/>
    <w:uiPriority w:val="99"/>
    <w:rsid w:val="004D54F0"/>
    <w:rPr>
      <w:rFonts w:cs="Times New Roman"/>
    </w:rPr>
  </w:style>
  <w:style w:type="paragraph" w:customStyle="1" w:styleId="Default">
    <w:name w:val="Default"/>
    <w:uiPriority w:val="99"/>
    <w:rsid w:val="00965942"/>
    <w:pPr>
      <w:autoSpaceDE w:val="0"/>
      <w:autoSpaceDN w:val="0"/>
      <w:adjustRightInd w:val="0"/>
    </w:pPr>
    <w:rPr>
      <w:color w:val="000000"/>
      <w:sz w:val="24"/>
      <w:szCs w:val="24"/>
      <w:lang w:val="ru-RU" w:eastAsia="ru-RU" w:bidi="ru-RU"/>
    </w:rPr>
  </w:style>
  <w:style w:type="character" w:styleId="CommentReference">
    <w:name w:val="annotation reference"/>
    <w:uiPriority w:val="99"/>
    <w:semiHidden/>
    <w:unhideWhenUsed/>
    <w:rsid w:val="00E90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8C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08C7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8C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08C7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468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153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8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package" Target="embeddings/Microsoft_PowerPoint_Slide2.sldx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PowerPoint_Slide1.sldx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Janina Arsenjeva</cp:lastModifiedBy>
  <cp:revision>2</cp:revision>
  <cp:lastPrinted>2011-10-10T20:06:00Z</cp:lastPrinted>
  <dcterms:created xsi:type="dcterms:W3CDTF">2015-09-30T14:02:00Z</dcterms:created>
  <dcterms:modified xsi:type="dcterms:W3CDTF">2015-09-30T14:02:00Z</dcterms:modified>
</cp:coreProperties>
</file>